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6"/>
  </w:num>
  <w:num w:numId="9">
    <w:abstractNumId w:val="2"/>
  </w:num>
  <w:num w:numId="10">
    <w:abstractNumId w:val="8"/>
  </w:num>
  <w:num w:numId="1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rekonstravimas/_layouts/15/DocIdRedir.aspx?ID=PVIS-479851957-169</Url>
      <Description>PVIS-479851957-169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DB6F4F-DA60-4963-A9D2-712AE8EE67DB}"/>
</file>

<file path=customXml/itemProps3.xml><?xml version="1.0" encoding="utf-8"?>
<ds:datastoreItem xmlns:ds="http://schemas.openxmlformats.org/officeDocument/2006/customXml" ds:itemID="{03518A63-0795-452D-953A-4F21B2D87150}"/>
</file>

<file path=customXml/itemProps4.xml><?xml version="1.0" encoding="utf-8"?>
<ds:datastoreItem xmlns:ds="http://schemas.openxmlformats.org/officeDocument/2006/customXml" ds:itemID="{086D53B4-BFAD-4821-8300-0F83CBB64821}"/>
</file>

<file path=customXml/itemProps5.xml><?xml version="1.0" encoding="utf-8"?>
<ds:datastoreItem xmlns:ds="http://schemas.openxmlformats.org/officeDocument/2006/customXml" ds:itemID="{6BE4385C-5F46-495A-8E93-C4F15AEBBE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dcterms:created xsi:type="dcterms:W3CDTF">2020-06-09T14:15:00Z</dcterms:created>
  <dcterms:modified xsi:type="dcterms:W3CDTF">2020-06-09T14:15:00Z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d175a536-92bc-4222-a0db-6b1f272a3910</vt:lpwstr>
  </property>
</Properties>
</file>